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A1C761" w14:textId="77777777" w:rsidR="0007727E" w:rsidRPr="002D2EB9" w:rsidRDefault="0007727E" w:rsidP="0007727E">
      <w:pPr>
        <w:rPr>
          <w:rFonts w:ascii="Times New Roman" w:hAnsi="Times New Roman"/>
          <w:color w:val="000000"/>
        </w:rPr>
      </w:pPr>
      <w:r w:rsidRPr="002D2EB9">
        <w:rPr>
          <w:rFonts w:ascii="Times New Roman" w:hAnsi="Times New Roman"/>
          <w:color w:val="000000"/>
        </w:rPr>
        <w:t>Исх.   от ________________</w:t>
      </w:r>
    </w:p>
    <w:p w14:paraId="4DA1C762" w14:textId="77777777" w:rsidR="0007727E" w:rsidRPr="002D2EB9" w:rsidRDefault="0007727E" w:rsidP="0007727E">
      <w:pPr>
        <w:contextualSpacing/>
        <w:jc w:val="right"/>
        <w:rPr>
          <w:rFonts w:ascii="Times New Roman" w:hAnsi="Times New Roman"/>
          <w:b/>
          <w:color w:val="000000"/>
        </w:rPr>
      </w:pPr>
      <w:r w:rsidRPr="002D2EB9">
        <w:rPr>
          <w:rFonts w:ascii="Times New Roman" w:hAnsi="Times New Roman"/>
          <w:color w:val="000000"/>
        </w:rPr>
        <w:t xml:space="preserve">Руководителю </w:t>
      </w:r>
      <w:r w:rsidRPr="002D2EB9">
        <w:rPr>
          <w:rFonts w:ascii="Times New Roman" w:hAnsi="Times New Roman"/>
          <w:b/>
          <w:color w:val="000000"/>
        </w:rPr>
        <w:t>_____________________________</w:t>
      </w:r>
    </w:p>
    <w:p w14:paraId="4DA1C763" w14:textId="77777777" w:rsidR="0007727E" w:rsidRPr="002D2EB9" w:rsidRDefault="0007727E" w:rsidP="0007727E">
      <w:pPr>
        <w:contextualSpacing/>
        <w:rPr>
          <w:rFonts w:ascii="Times New Roman" w:hAnsi="Times New Roman"/>
          <w:color w:val="000000"/>
        </w:rPr>
      </w:pPr>
      <w:r w:rsidRPr="002D2EB9">
        <w:rPr>
          <w:rFonts w:ascii="Times New Roman" w:hAnsi="Times New Roman"/>
          <w:b/>
          <w:color w:val="000000"/>
        </w:rPr>
        <w:t xml:space="preserve">                                                                                     </w:t>
      </w:r>
      <w:r w:rsidR="00EB3816">
        <w:rPr>
          <w:rFonts w:ascii="Times New Roman" w:hAnsi="Times New Roman"/>
          <w:b/>
          <w:color w:val="000000"/>
        </w:rPr>
        <w:t xml:space="preserve">                       </w:t>
      </w:r>
      <w:r w:rsidRPr="002D2EB9">
        <w:rPr>
          <w:rFonts w:ascii="Times New Roman" w:hAnsi="Times New Roman"/>
          <w:b/>
          <w:color w:val="000000"/>
        </w:rPr>
        <w:t xml:space="preserve"> </w:t>
      </w:r>
      <w:r w:rsidRPr="002D2EB9">
        <w:rPr>
          <w:rFonts w:ascii="Times New Roman" w:hAnsi="Times New Roman"/>
          <w:color w:val="000000"/>
        </w:rPr>
        <w:t>(наименование организации/ИП)</w:t>
      </w:r>
    </w:p>
    <w:p w14:paraId="4DA1C764" w14:textId="77777777" w:rsidR="0007727E" w:rsidRPr="002D2EB9" w:rsidRDefault="0007727E" w:rsidP="0007727E">
      <w:pPr>
        <w:contextualSpacing/>
        <w:jc w:val="right"/>
        <w:rPr>
          <w:rFonts w:ascii="Times New Roman" w:hAnsi="Times New Roman"/>
          <w:b/>
          <w:color w:val="000000"/>
        </w:rPr>
      </w:pPr>
      <w:r w:rsidRPr="002D2EB9">
        <w:rPr>
          <w:rFonts w:ascii="Times New Roman" w:hAnsi="Times New Roman"/>
          <w:color w:val="000000"/>
        </w:rPr>
        <w:t xml:space="preserve">адрес: </w:t>
      </w:r>
      <w:r w:rsidRPr="002D2EB9">
        <w:rPr>
          <w:rFonts w:ascii="Times New Roman" w:hAnsi="Times New Roman"/>
          <w:b/>
          <w:color w:val="000000"/>
        </w:rPr>
        <w:t>_____________________________</w:t>
      </w:r>
    </w:p>
    <w:p w14:paraId="4DA1C765" w14:textId="77777777" w:rsidR="0007727E" w:rsidRPr="002D2EB9" w:rsidRDefault="0007727E" w:rsidP="0007727E">
      <w:pPr>
        <w:contextualSpacing/>
        <w:rPr>
          <w:rFonts w:ascii="Times New Roman" w:hAnsi="Times New Roman"/>
          <w:b/>
          <w:color w:val="000000"/>
        </w:rPr>
      </w:pPr>
    </w:p>
    <w:p w14:paraId="4DA1C766" w14:textId="77777777" w:rsidR="00682926" w:rsidRPr="002D2EB9" w:rsidRDefault="00F8641A" w:rsidP="00682926">
      <w:pPr>
        <w:contextualSpacing/>
        <w:jc w:val="center"/>
        <w:rPr>
          <w:rFonts w:ascii="Times New Roman" w:hAnsi="Times New Roman"/>
          <w:b/>
          <w:color w:val="000000"/>
        </w:rPr>
      </w:pPr>
      <w:r w:rsidRPr="002D2EB9">
        <w:rPr>
          <w:rFonts w:ascii="Times New Roman" w:hAnsi="Times New Roman"/>
          <w:b/>
          <w:color w:val="000000"/>
        </w:rPr>
        <w:t>Претензия</w:t>
      </w:r>
      <w:r w:rsidR="0007727E" w:rsidRPr="002D2EB9">
        <w:rPr>
          <w:rFonts w:ascii="Times New Roman" w:hAnsi="Times New Roman"/>
          <w:b/>
          <w:color w:val="000000"/>
        </w:rPr>
        <w:t xml:space="preserve"> </w:t>
      </w:r>
      <w:r w:rsidR="00595C79" w:rsidRPr="002D2EB9">
        <w:rPr>
          <w:rFonts w:ascii="Times New Roman" w:hAnsi="Times New Roman"/>
          <w:b/>
          <w:color w:val="000000"/>
        </w:rPr>
        <w:t>о</w:t>
      </w:r>
      <w:r w:rsidR="00682926" w:rsidRPr="002D2EB9">
        <w:rPr>
          <w:rFonts w:ascii="Times New Roman" w:hAnsi="Times New Roman"/>
          <w:b/>
          <w:color w:val="000000"/>
        </w:rPr>
        <w:t xml:space="preserve"> возврате алкогольной продукции,</w:t>
      </w:r>
      <w:r w:rsidR="00595C79" w:rsidRPr="002D2EB9">
        <w:rPr>
          <w:rFonts w:ascii="Times New Roman" w:hAnsi="Times New Roman"/>
          <w:b/>
          <w:color w:val="000000"/>
        </w:rPr>
        <w:t xml:space="preserve"> </w:t>
      </w:r>
    </w:p>
    <w:p w14:paraId="4DA1C767" w14:textId="77777777" w:rsidR="0007727E" w:rsidRPr="002D2EB9" w:rsidRDefault="00682926" w:rsidP="00682926">
      <w:pPr>
        <w:contextualSpacing/>
        <w:jc w:val="center"/>
        <w:rPr>
          <w:rFonts w:ascii="Times New Roman" w:hAnsi="Times New Roman"/>
          <w:b/>
          <w:color w:val="000000"/>
        </w:rPr>
      </w:pPr>
      <w:r w:rsidRPr="002D2EB9">
        <w:rPr>
          <w:rFonts w:ascii="Times New Roman" w:hAnsi="Times New Roman"/>
          <w:b/>
          <w:color w:val="000000"/>
        </w:rPr>
        <w:t>поставленной</w:t>
      </w:r>
      <w:r w:rsidR="0007727E" w:rsidRPr="002D2EB9">
        <w:rPr>
          <w:rFonts w:ascii="Times New Roman" w:hAnsi="Times New Roman"/>
          <w:b/>
          <w:color w:val="000000"/>
        </w:rPr>
        <w:t xml:space="preserve"> по договору  № ____ от «___» ______________ 20__г. </w:t>
      </w:r>
    </w:p>
    <w:p w14:paraId="4DA1C768" w14:textId="77777777" w:rsidR="0007727E" w:rsidRPr="002D2EB9" w:rsidRDefault="0007727E" w:rsidP="0007727E">
      <w:pPr>
        <w:tabs>
          <w:tab w:val="left" w:pos="3994"/>
        </w:tabs>
        <w:contextualSpacing/>
        <w:rPr>
          <w:rFonts w:ascii="Times New Roman" w:hAnsi="Times New Roman"/>
          <w:color w:val="000000"/>
        </w:rPr>
      </w:pPr>
    </w:p>
    <w:p w14:paraId="4DA1C769" w14:textId="77777777" w:rsidR="0007727E" w:rsidRDefault="00D16202" w:rsidP="0007727E">
      <w:pPr>
        <w:pStyle w:val="2"/>
        <w:tabs>
          <w:tab w:val="num" w:pos="720"/>
          <w:tab w:val="left" w:pos="1080"/>
        </w:tabs>
        <w:ind w:firstLine="540"/>
        <w:contextualSpacing/>
        <w:rPr>
          <w:sz w:val="22"/>
          <w:szCs w:val="22"/>
        </w:rPr>
      </w:pPr>
      <w:r>
        <w:rPr>
          <w:sz w:val="22"/>
          <w:szCs w:val="22"/>
        </w:rPr>
        <w:t>Просим забрать нижеуказанный товар на возврат</w:t>
      </w:r>
      <w:r w:rsidR="0007727E">
        <w:rPr>
          <w:sz w:val="22"/>
          <w:szCs w:val="22"/>
        </w:rPr>
        <w:t xml:space="preserve">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2194"/>
        <w:gridCol w:w="1026"/>
        <w:gridCol w:w="1652"/>
        <w:gridCol w:w="2461"/>
        <w:gridCol w:w="1791"/>
      </w:tblGrid>
      <w:tr w:rsidR="00A16564" w14:paraId="4DA1C770" w14:textId="77777777" w:rsidTr="0094705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1C76A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1C76B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1C76C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Артикул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1C76D" w14:textId="77777777" w:rsidR="00A16564" w:rsidRDefault="00A16564" w:rsidP="00A16564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возврата (код)*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1C76E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 возврату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1C76F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за ед. с НДС</w:t>
            </w:r>
          </w:p>
        </w:tc>
      </w:tr>
      <w:tr w:rsidR="00A16564" w14:paraId="4DA1C777" w14:textId="77777777" w:rsidTr="0094705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1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2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3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4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5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6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</w:tr>
      <w:tr w:rsidR="00A16564" w14:paraId="4DA1C77E" w14:textId="77777777" w:rsidTr="0094705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8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9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A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B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C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D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</w:tr>
      <w:tr w:rsidR="00A16564" w14:paraId="4DA1C785" w14:textId="77777777" w:rsidTr="0094705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F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0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1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2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3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4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</w:tr>
      <w:tr w:rsidR="00A16564" w14:paraId="4DA1C78C" w14:textId="77777777" w:rsidTr="0094705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6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7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8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9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A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B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</w:tr>
      <w:tr w:rsidR="00A16564" w14:paraId="4DA1C793" w14:textId="77777777" w:rsidTr="0094705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D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E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F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90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91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92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</w:tr>
    </w:tbl>
    <w:p w14:paraId="4DA1C794" w14:textId="77777777" w:rsidR="0007727E" w:rsidRDefault="0007727E" w:rsidP="0007727E">
      <w:pPr>
        <w:pStyle w:val="2"/>
        <w:tabs>
          <w:tab w:val="num" w:pos="720"/>
          <w:tab w:val="left" w:pos="1080"/>
        </w:tabs>
        <w:ind w:firstLine="0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* </w:t>
      </w:r>
      <w:r w:rsidR="00607FC6">
        <w:rPr>
          <w:sz w:val="22"/>
          <w:szCs w:val="22"/>
        </w:rPr>
        <w:t xml:space="preserve">01 - закрытие магазина, 02 - закрытие работы с поставщиком, 03 - брак, 04 - просроченная продукция, 05 - законодательный запрет, </w:t>
      </w:r>
      <w:r w:rsidR="00A16564">
        <w:rPr>
          <w:sz w:val="22"/>
          <w:szCs w:val="22"/>
        </w:rPr>
        <w:t>06</w:t>
      </w:r>
      <w:r w:rsidR="00607FC6">
        <w:rPr>
          <w:sz w:val="22"/>
          <w:szCs w:val="22"/>
        </w:rPr>
        <w:t xml:space="preserve"> </w:t>
      </w:r>
      <w:r w:rsidR="00A16564">
        <w:rPr>
          <w:sz w:val="22"/>
          <w:szCs w:val="22"/>
        </w:rPr>
        <w:t>- повреждение\</w:t>
      </w:r>
      <w:r>
        <w:rPr>
          <w:sz w:val="22"/>
          <w:szCs w:val="22"/>
        </w:rPr>
        <w:t xml:space="preserve">отсутствие акцизных марок и федеральных специальных марок, </w:t>
      </w:r>
      <w:r w:rsidR="00A16564">
        <w:rPr>
          <w:sz w:val="22"/>
          <w:szCs w:val="22"/>
        </w:rPr>
        <w:t>07</w:t>
      </w:r>
      <w:r w:rsidR="00607FC6">
        <w:rPr>
          <w:sz w:val="22"/>
          <w:szCs w:val="22"/>
        </w:rPr>
        <w:t xml:space="preserve"> </w:t>
      </w:r>
      <w:r w:rsidR="00A16564">
        <w:rPr>
          <w:sz w:val="22"/>
          <w:szCs w:val="22"/>
        </w:rPr>
        <w:t>-</w:t>
      </w:r>
      <w:r w:rsidR="00607FC6">
        <w:rPr>
          <w:sz w:val="22"/>
          <w:szCs w:val="22"/>
        </w:rPr>
        <w:t xml:space="preserve"> </w:t>
      </w:r>
      <w:r>
        <w:rPr>
          <w:sz w:val="22"/>
          <w:szCs w:val="22"/>
        </w:rPr>
        <w:t>нарушена целостность этикетки</w:t>
      </w:r>
      <w:r w:rsidR="009921B8">
        <w:rPr>
          <w:sz w:val="22"/>
          <w:szCs w:val="22"/>
        </w:rPr>
        <w:t>\штри</w:t>
      </w:r>
      <w:r w:rsidR="00607FC6">
        <w:rPr>
          <w:sz w:val="22"/>
          <w:szCs w:val="22"/>
        </w:rPr>
        <w:t xml:space="preserve">х </w:t>
      </w:r>
      <w:r w:rsidR="009921B8">
        <w:rPr>
          <w:sz w:val="22"/>
          <w:szCs w:val="22"/>
        </w:rPr>
        <w:t>кода</w:t>
      </w:r>
      <w:r>
        <w:rPr>
          <w:sz w:val="22"/>
          <w:szCs w:val="22"/>
        </w:rPr>
        <w:t xml:space="preserve">,  </w:t>
      </w:r>
      <w:r w:rsidR="00A16564">
        <w:rPr>
          <w:sz w:val="22"/>
          <w:szCs w:val="22"/>
        </w:rPr>
        <w:t>08 -</w:t>
      </w:r>
      <w:r w:rsidR="00607FC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наличие трещин и сколов на бутылке, </w:t>
      </w:r>
      <w:r w:rsidR="00A16564">
        <w:rPr>
          <w:sz w:val="22"/>
          <w:szCs w:val="22"/>
        </w:rPr>
        <w:t>09 -</w:t>
      </w:r>
      <w:r w:rsidR="0018222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содержимое с примесями и хлопьями, </w:t>
      </w:r>
      <w:r w:rsidR="00A16564">
        <w:rPr>
          <w:sz w:val="22"/>
          <w:szCs w:val="22"/>
        </w:rPr>
        <w:t xml:space="preserve">10 - </w:t>
      </w:r>
      <w:r>
        <w:rPr>
          <w:sz w:val="22"/>
          <w:szCs w:val="22"/>
        </w:rPr>
        <w:t xml:space="preserve">пробка не плотно закрыта, </w:t>
      </w:r>
      <w:r w:rsidR="00A16564">
        <w:rPr>
          <w:sz w:val="22"/>
          <w:szCs w:val="22"/>
        </w:rPr>
        <w:t>11 -</w:t>
      </w:r>
      <w:r w:rsidR="00607FC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имеются  потеки на бутылке, </w:t>
      </w:r>
      <w:r w:rsidR="00A16564">
        <w:rPr>
          <w:sz w:val="22"/>
          <w:szCs w:val="22"/>
        </w:rPr>
        <w:t>12 -</w:t>
      </w:r>
      <w:r w:rsidR="00607FC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нарушена целостность индивидуальной упаковки бутылки для элитного и подарочного алкоголя, </w:t>
      </w:r>
      <w:r w:rsidR="00A16564">
        <w:rPr>
          <w:sz w:val="22"/>
          <w:szCs w:val="22"/>
        </w:rPr>
        <w:t xml:space="preserve">13 </w:t>
      </w:r>
      <w:r w:rsidR="009921B8">
        <w:rPr>
          <w:sz w:val="22"/>
          <w:szCs w:val="22"/>
        </w:rPr>
        <w:t>–</w:t>
      </w:r>
      <w:r w:rsidR="00607FC6">
        <w:rPr>
          <w:sz w:val="22"/>
          <w:szCs w:val="22"/>
        </w:rPr>
        <w:t xml:space="preserve"> </w:t>
      </w:r>
      <w:r w:rsidR="009921B8">
        <w:rPr>
          <w:sz w:val="22"/>
          <w:szCs w:val="22"/>
        </w:rPr>
        <w:t xml:space="preserve">отсутствуют и\или </w:t>
      </w:r>
      <w:r w:rsidR="00607FC6">
        <w:rPr>
          <w:sz w:val="22"/>
          <w:szCs w:val="22"/>
        </w:rPr>
        <w:t>ненадлежащим образом оформленны</w:t>
      </w:r>
      <w:r>
        <w:rPr>
          <w:sz w:val="22"/>
          <w:szCs w:val="22"/>
        </w:rPr>
        <w:t xml:space="preserve"> сопроводительны</w:t>
      </w:r>
      <w:r w:rsidR="009921B8">
        <w:rPr>
          <w:sz w:val="22"/>
          <w:szCs w:val="22"/>
        </w:rPr>
        <w:t>е</w:t>
      </w:r>
      <w:r>
        <w:rPr>
          <w:sz w:val="22"/>
          <w:szCs w:val="22"/>
        </w:rPr>
        <w:t xml:space="preserve"> документ</w:t>
      </w:r>
      <w:r w:rsidR="009921B8">
        <w:rPr>
          <w:sz w:val="22"/>
          <w:szCs w:val="22"/>
        </w:rPr>
        <w:t>ы</w:t>
      </w:r>
      <w:r>
        <w:rPr>
          <w:sz w:val="22"/>
          <w:szCs w:val="22"/>
        </w:rPr>
        <w:t>,</w:t>
      </w:r>
      <w:r w:rsidR="00A16564">
        <w:rPr>
          <w:sz w:val="22"/>
          <w:szCs w:val="22"/>
        </w:rPr>
        <w:t xml:space="preserve"> 14 -</w:t>
      </w:r>
      <w:r>
        <w:rPr>
          <w:sz w:val="22"/>
          <w:szCs w:val="22"/>
        </w:rPr>
        <w:t xml:space="preserve"> с нарушением договорных обязательств по сроку годности </w:t>
      </w:r>
      <w:r w:rsidR="009921B8">
        <w:rPr>
          <w:sz w:val="22"/>
          <w:szCs w:val="22"/>
        </w:rPr>
        <w:t xml:space="preserve">, 15 – сухой бой, 16 – мокрый бой, 17 – </w:t>
      </w:r>
      <w:r>
        <w:rPr>
          <w:sz w:val="22"/>
          <w:szCs w:val="22"/>
        </w:rPr>
        <w:t xml:space="preserve"> иные причины отказа, установленные договором поставки и приложениями к нему. </w:t>
      </w:r>
    </w:p>
    <w:p w14:paraId="4DA1C795" w14:textId="77777777" w:rsidR="00355AB5" w:rsidRDefault="0007727E" w:rsidP="0007727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качество вышеуказанного товара не соответствует договору поставки и техническим регламентам, этот товар</w:t>
      </w:r>
      <w:r w:rsidR="00355AB5">
        <w:rPr>
          <w:rFonts w:ascii="Times New Roman" w:hAnsi="Times New Roman" w:cs="Times New Roman"/>
          <w:sz w:val="22"/>
          <w:szCs w:val="22"/>
        </w:rPr>
        <w:t xml:space="preserve"> (не нужное зачеркнуть):</w:t>
      </w:r>
    </w:p>
    <w:p w14:paraId="4DA1C796" w14:textId="77777777" w:rsidR="00355AB5" w:rsidRDefault="00355AB5" w:rsidP="00355AB5">
      <w:pPr>
        <w:pStyle w:val="ConsPlusNormal"/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</w:t>
      </w:r>
      <w:r w:rsidR="00E64523">
        <w:rPr>
          <w:rFonts w:ascii="Times New Roman" w:hAnsi="Times New Roman" w:cs="Times New Roman"/>
          <w:sz w:val="22"/>
          <w:szCs w:val="22"/>
        </w:rPr>
        <w:t>ринят</w:t>
      </w:r>
      <w:r>
        <w:rPr>
          <w:rFonts w:ascii="Times New Roman" w:hAnsi="Times New Roman" w:cs="Times New Roman"/>
          <w:sz w:val="22"/>
          <w:szCs w:val="22"/>
        </w:rPr>
        <w:t xml:space="preserve"> и подлежит возврату</w:t>
      </w:r>
      <w:r w:rsidR="00ED00BD">
        <w:rPr>
          <w:rFonts w:ascii="Times New Roman" w:hAnsi="Times New Roman" w:cs="Times New Roman"/>
          <w:sz w:val="22"/>
          <w:szCs w:val="22"/>
        </w:rPr>
        <w:t xml:space="preserve"> (при поствозврате)</w:t>
      </w:r>
    </w:p>
    <w:p w14:paraId="4DA1C797" w14:textId="77777777" w:rsidR="0007727E" w:rsidRDefault="00355AB5" w:rsidP="00355AB5">
      <w:pPr>
        <w:pStyle w:val="ConsPlusNormal"/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</w:t>
      </w:r>
      <w:r w:rsidR="0007727E">
        <w:rPr>
          <w:rFonts w:ascii="Times New Roman" w:hAnsi="Times New Roman" w:cs="Times New Roman"/>
          <w:sz w:val="22"/>
          <w:szCs w:val="22"/>
        </w:rPr>
        <w:t>е принят</w:t>
      </w:r>
      <w:r w:rsidR="00E64523">
        <w:rPr>
          <w:rFonts w:ascii="Times New Roman" w:hAnsi="Times New Roman" w:cs="Times New Roman"/>
          <w:sz w:val="22"/>
          <w:szCs w:val="22"/>
        </w:rPr>
        <w:t xml:space="preserve"> (</w:t>
      </w:r>
      <w:r w:rsidR="00ED00BD">
        <w:rPr>
          <w:rFonts w:ascii="Times New Roman" w:hAnsi="Times New Roman" w:cs="Times New Roman"/>
          <w:sz w:val="22"/>
          <w:szCs w:val="22"/>
        </w:rPr>
        <w:t>возврат при приемке)</w:t>
      </w:r>
      <w:r w:rsidR="0007727E">
        <w:rPr>
          <w:rFonts w:ascii="Times New Roman" w:hAnsi="Times New Roman" w:cs="Times New Roman"/>
          <w:sz w:val="22"/>
          <w:szCs w:val="22"/>
        </w:rPr>
        <w:t xml:space="preserve"> по договору поставки, изъят из оборота,</w:t>
      </w:r>
      <w:r w:rsidR="000A18B9">
        <w:rPr>
          <w:rFonts w:ascii="Times New Roman" w:hAnsi="Times New Roman" w:cs="Times New Roman"/>
          <w:sz w:val="22"/>
          <w:szCs w:val="22"/>
        </w:rPr>
        <w:t xml:space="preserve"> находится в изоляторе брака покупателя по адресу</w:t>
      </w:r>
      <w:r w:rsidR="007F7EAC">
        <w:rPr>
          <w:rFonts w:ascii="Times New Roman" w:hAnsi="Times New Roman" w:cs="Times New Roman"/>
          <w:sz w:val="22"/>
          <w:szCs w:val="22"/>
        </w:rPr>
        <w:t xml:space="preserve"> </w:t>
      </w:r>
      <w:r w:rsidR="000A18B9">
        <w:rPr>
          <w:rFonts w:ascii="Times New Roman" w:hAnsi="Times New Roman" w:cs="Times New Roman"/>
          <w:sz w:val="22"/>
          <w:szCs w:val="22"/>
        </w:rPr>
        <w:t>(Р</w:t>
      </w:r>
      <w:r w:rsidR="007F7EAC">
        <w:rPr>
          <w:rFonts w:ascii="Times New Roman" w:hAnsi="Times New Roman" w:cs="Times New Roman"/>
          <w:sz w:val="22"/>
          <w:szCs w:val="22"/>
        </w:rPr>
        <w:t>Ц</w:t>
      </w:r>
      <w:r w:rsidR="000A18B9">
        <w:rPr>
          <w:rFonts w:ascii="Times New Roman" w:hAnsi="Times New Roman" w:cs="Times New Roman"/>
          <w:sz w:val="22"/>
          <w:szCs w:val="22"/>
        </w:rPr>
        <w:t xml:space="preserve"> или маг) ___________________________</w:t>
      </w:r>
      <w:r w:rsidR="0007727E">
        <w:rPr>
          <w:rFonts w:ascii="Times New Roman" w:hAnsi="Times New Roman" w:cs="Times New Roman"/>
          <w:sz w:val="22"/>
          <w:szCs w:val="22"/>
        </w:rPr>
        <w:t xml:space="preserve"> и принят в соответствии со  ст. 514 ГК РФ на ответственное хранение до возврата поставщику. </w:t>
      </w:r>
    </w:p>
    <w:p w14:paraId="4DA1C798" w14:textId="77777777" w:rsidR="0007727E" w:rsidRPr="008C45C3" w:rsidRDefault="0007727E" w:rsidP="0007727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C45C3">
        <w:rPr>
          <w:rFonts w:ascii="Times New Roman" w:hAnsi="Times New Roman" w:cs="Times New Roman"/>
          <w:sz w:val="22"/>
          <w:szCs w:val="22"/>
        </w:rPr>
        <w:t>Для надлежащего выполнения условий договора поставки предлагаем Вам в течение семи дней с момента получения настояще</w:t>
      </w:r>
      <w:r w:rsidR="00ED00BD" w:rsidRPr="008C45C3">
        <w:rPr>
          <w:rFonts w:ascii="Times New Roman" w:hAnsi="Times New Roman" w:cs="Times New Roman"/>
          <w:sz w:val="22"/>
          <w:szCs w:val="22"/>
        </w:rPr>
        <w:t>й Претензии</w:t>
      </w:r>
      <w:r w:rsidRPr="008C45C3">
        <w:rPr>
          <w:rFonts w:ascii="Times New Roman" w:hAnsi="Times New Roman" w:cs="Times New Roman"/>
          <w:sz w:val="22"/>
          <w:szCs w:val="22"/>
        </w:rPr>
        <w:t xml:space="preserve"> </w:t>
      </w:r>
      <w:r w:rsidRPr="008C45C3">
        <w:rPr>
          <w:rFonts w:ascii="Times New Roman" w:hAnsi="Times New Roman" w:cs="Times New Roman"/>
          <w:b/>
          <w:i/>
          <w:color w:val="FF0000"/>
          <w:sz w:val="22"/>
          <w:szCs w:val="22"/>
        </w:rPr>
        <w:t>(выбрать нужное, не нужное удалить!!!)</w:t>
      </w:r>
      <w:r w:rsidRPr="008C45C3">
        <w:rPr>
          <w:rFonts w:ascii="Times New Roman" w:hAnsi="Times New Roman" w:cs="Times New Roman"/>
          <w:b/>
          <w:i/>
          <w:sz w:val="22"/>
          <w:szCs w:val="22"/>
        </w:rPr>
        <w:t xml:space="preserve">: </w:t>
      </w:r>
    </w:p>
    <w:p w14:paraId="4DA1C799" w14:textId="77777777" w:rsidR="0007727E" w:rsidRPr="008C45C3" w:rsidRDefault="0007727E" w:rsidP="0007727E">
      <w:pPr>
        <w:pStyle w:val="ConsPlusNormal"/>
        <w:numPr>
          <w:ilvl w:val="3"/>
          <w:numId w:val="1"/>
        </w:numPr>
        <w:tabs>
          <w:tab w:val="clear" w:pos="540"/>
          <w:tab w:val="num" w:pos="900"/>
        </w:tabs>
        <w:ind w:firstLine="0"/>
        <w:contextualSpacing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C45C3">
        <w:rPr>
          <w:rFonts w:ascii="Times New Roman" w:hAnsi="Times New Roman" w:cs="Times New Roman"/>
          <w:b/>
          <w:i/>
          <w:sz w:val="22"/>
          <w:szCs w:val="22"/>
        </w:rPr>
        <w:t xml:space="preserve">получить товар  </w:t>
      </w:r>
      <w:r w:rsidR="00A978CA" w:rsidRPr="008C45C3">
        <w:rPr>
          <w:rFonts w:ascii="Times New Roman" w:hAnsi="Times New Roman" w:cs="Times New Roman"/>
          <w:b/>
          <w:i/>
          <w:sz w:val="22"/>
          <w:szCs w:val="22"/>
        </w:rPr>
        <w:t xml:space="preserve">по </w:t>
      </w:r>
      <w:r w:rsidR="00DC6456" w:rsidRPr="008C45C3">
        <w:rPr>
          <w:rFonts w:ascii="Times New Roman" w:hAnsi="Times New Roman" w:cs="Times New Roman"/>
          <w:b/>
          <w:i/>
          <w:sz w:val="22"/>
          <w:szCs w:val="22"/>
        </w:rPr>
        <w:t>ТОРГ12</w:t>
      </w:r>
      <w:r w:rsidR="0077145F" w:rsidRPr="008C45C3">
        <w:rPr>
          <w:rFonts w:ascii="Times New Roman" w:hAnsi="Times New Roman" w:cs="Times New Roman"/>
          <w:b/>
          <w:i/>
          <w:sz w:val="22"/>
          <w:szCs w:val="22"/>
        </w:rPr>
        <w:t xml:space="preserve"> (и прочими сопроводительными документами)</w:t>
      </w:r>
      <w:r w:rsidRPr="008C45C3">
        <w:rPr>
          <w:rFonts w:ascii="Times New Roman" w:hAnsi="Times New Roman" w:cs="Times New Roman"/>
          <w:b/>
          <w:i/>
          <w:sz w:val="22"/>
          <w:szCs w:val="22"/>
        </w:rPr>
        <w:t>;</w:t>
      </w:r>
    </w:p>
    <w:p w14:paraId="4DA1C79A" w14:textId="77777777" w:rsidR="0007727E" w:rsidRPr="008C45C3" w:rsidRDefault="0007727E" w:rsidP="0007727E">
      <w:pPr>
        <w:pStyle w:val="ConsPlusNormal"/>
        <w:numPr>
          <w:ilvl w:val="3"/>
          <w:numId w:val="1"/>
        </w:numPr>
        <w:tabs>
          <w:tab w:val="clear" w:pos="540"/>
          <w:tab w:val="num" w:pos="900"/>
        </w:tabs>
        <w:ind w:firstLine="0"/>
        <w:contextualSpacing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C45C3">
        <w:rPr>
          <w:rFonts w:ascii="Times New Roman" w:hAnsi="Times New Roman" w:cs="Times New Roman"/>
          <w:b/>
          <w:i/>
          <w:sz w:val="22"/>
          <w:szCs w:val="22"/>
        </w:rPr>
        <w:t>вернуть ден</w:t>
      </w:r>
      <w:r w:rsidR="0077145F" w:rsidRPr="008C45C3">
        <w:rPr>
          <w:rFonts w:ascii="Times New Roman" w:hAnsi="Times New Roman" w:cs="Times New Roman"/>
          <w:b/>
          <w:i/>
          <w:sz w:val="22"/>
          <w:szCs w:val="22"/>
        </w:rPr>
        <w:t>ежные средства</w:t>
      </w:r>
      <w:r w:rsidRPr="008C45C3">
        <w:rPr>
          <w:rFonts w:ascii="Times New Roman" w:hAnsi="Times New Roman" w:cs="Times New Roman"/>
          <w:b/>
          <w:i/>
          <w:sz w:val="22"/>
          <w:szCs w:val="22"/>
        </w:rPr>
        <w:t xml:space="preserve"> за товар</w:t>
      </w:r>
      <w:r w:rsidR="00A978CA" w:rsidRPr="008C45C3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="00DC6456" w:rsidRPr="008C45C3">
        <w:rPr>
          <w:rFonts w:ascii="Times New Roman" w:hAnsi="Times New Roman" w:cs="Times New Roman"/>
          <w:b/>
          <w:i/>
          <w:sz w:val="22"/>
          <w:szCs w:val="22"/>
        </w:rPr>
        <w:t>(</w:t>
      </w:r>
      <w:r w:rsidR="00A978CA" w:rsidRPr="008C45C3">
        <w:rPr>
          <w:rFonts w:ascii="Times New Roman" w:hAnsi="Times New Roman" w:cs="Times New Roman"/>
          <w:b/>
          <w:i/>
          <w:sz w:val="22"/>
          <w:szCs w:val="22"/>
        </w:rPr>
        <w:t xml:space="preserve">товар будет утилизирован по </w:t>
      </w:r>
      <w:r w:rsidR="00DC6456" w:rsidRPr="008C45C3">
        <w:rPr>
          <w:rFonts w:ascii="Times New Roman" w:hAnsi="Times New Roman" w:cs="Times New Roman"/>
          <w:b/>
          <w:i/>
          <w:sz w:val="22"/>
          <w:szCs w:val="22"/>
        </w:rPr>
        <w:t>ТОРГ15)</w:t>
      </w:r>
      <w:r w:rsidR="00A978CA" w:rsidRPr="008C45C3">
        <w:rPr>
          <w:rFonts w:ascii="Times New Roman" w:hAnsi="Times New Roman" w:cs="Times New Roman"/>
          <w:b/>
          <w:i/>
          <w:sz w:val="22"/>
          <w:szCs w:val="22"/>
        </w:rPr>
        <w:t>.</w:t>
      </w:r>
    </w:p>
    <w:p w14:paraId="4DA1C79B" w14:textId="77777777" w:rsidR="0007727E" w:rsidRPr="008C45C3" w:rsidRDefault="0007727E" w:rsidP="00DC6456">
      <w:pPr>
        <w:pStyle w:val="ConsPlusNormal"/>
        <w:ind w:left="540" w:firstLine="0"/>
        <w:contextualSpacing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4DA1C79E" w14:textId="4BA5B200" w:rsidR="0007727E" w:rsidRPr="008C45C3" w:rsidRDefault="0007727E" w:rsidP="0049688E">
      <w:pPr>
        <w:pStyle w:val="ConsPlusNormal"/>
        <w:tabs>
          <w:tab w:val="num" w:pos="900"/>
        </w:tabs>
        <w:ind w:firstLine="0"/>
        <w:contextualSpacing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C45C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DA1C79F" w14:textId="77777777" w:rsidR="0007727E" w:rsidRPr="008C45C3" w:rsidRDefault="0007727E" w:rsidP="0007727E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5C3"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  <w:r w:rsidRPr="008C45C3">
        <w:rPr>
          <w:rFonts w:ascii="Times New Roman" w:hAnsi="Times New Roman" w:cs="Times New Roman"/>
          <w:sz w:val="24"/>
          <w:szCs w:val="24"/>
        </w:rPr>
        <w:tab/>
      </w:r>
      <w:r w:rsidRPr="008C45C3">
        <w:rPr>
          <w:rFonts w:ascii="Times New Roman" w:hAnsi="Times New Roman" w:cs="Times New Roman"/>
          <w:sz w:val="24"/>
          <w:szCs w:val="24"/>
        </w:rPr>
        <w:tab/>
      </w:r>
      <w:r w:rsidR="00194AFC" w:rsidRPr="008C45C3">
        <w:rPr>
          <w:rFonts w:ascii="Times New Roman" w:hAnsi="Times New Roman" w:cs="Times New Roman"/>
          <w:sz w:val="24"/>
          <w:szCs w:val="24"/>
        </w:rPr>
        <w:t>__</w:t>
      </w:r>
      <w:r w:rsidRPr="008C45C3">
        <w:rPr>
          <w:rFonts w:ascii="Times New Roman" w:hAnsi="Times New Roman" w:cs="Times New Roman"/>
          <w:sz w:val="24"/>
          <w:szCs w:val="24"/>
        </w:rPr>
        <w:t>______________</w:t>
      </w:r>
      <w:r w:rsidR="00194AFC" w:rsidRPr="008C45C3">
        <w:rPr>
          <w:rFonts w:ascii="Times New Roman" w:hAnsi="Times New Roman" w:cs="Times New Roman"/>
          <w:sz w:val="24"/>
          <w:szCs w:val="24"/>
        </w:rPr>
        <w:t>_____</w:t>
      </w:r>
      <w:r w:rsidRPr="008C45C3">
        <w:rPr>
          <w:rFonts w:ascii="Times New Roman" w:hAnsi="Times New Roman" w:cs="Times New Roman"/>
          <w:sz w:val="24"/>
          <w:szCs w:val="24"/>
        </w:rPr>
        <w:t>______________</w:t>
      </w:r>
    </w:p>
    <w:p w14:paraId="4DA1C7A0" w14:textId="77777777" w:rsidR="0007727E" w:rsidRPr="008C45C3" w:rsidRDefault="0007727E" w:rsidP="00194AFC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8C45C3">
        <w:rPr>
          <w:rFonts w:ascii="Times New Roman" w:hAnsi="Times New Roman" w:cs="Times New Roman"/>
          <w:sz w:val="16"/>
          <w:szCs w:val="16"/>
        </w:rPr>
        <w:t>(должность</w:t>
      </w:r>
      <w:r w:rsidR="00194AFC" w:rsidRPr="008C45C3">
        <w:rPr>
          <w:rFonts w:ascii="Times New Roman" w:hAnsi="Times New Roman" w:cs="Times New Roman"/>
          <w:sz w:val="16"/>
          <w:szCs w:val="16"/>
        </w:rPr>
        <w:t>, сотрудник по доверенности от ООО «Молл»</w:t>
      </w:r>
      <w:r w:rsidRPr="008C45C3">
        <w:rPr>
          <w:rFonts w:ascii="Times New Roman" w:hAnsi="Times New Roman" w:cs="Times New Roman"/>
          <w:sz w:val="16"/>
          <w:szCs w:val="16"/>
        </w:rPr>
        <w:t>)                      (Подпись)</w:t>
      </w:r>
      <w:r w:rsidR="00194AFC" w:rsidRPr="008C45C3">
        <w:rPr>
          <w:rFonts w:ascii="Times New Roman" w:hAnsi="Times New Roman" w:cs="Times New Roman"/>
          <w:sz w:val="16"/>
          <w:szCs w:val="16"/>
        </w:rPr>
        <w:t xml:space="preserve">                      (Расшифровка)</w:t>
      </w:r>
    </w:p>
    <w:p w14:paraId="4DA1C7A1" w14:textId="77777777" w:rsidR="00194AFC" w:rsidRPr="008C45C3" w:rsidRDefault="00194AFC" w:rsidP="001B69FE">
      <w:pPr>
        <w:contextualSpacing/>
        <w:jc w:val="center"/>
        <w:rPr>
          <w:rFonts w:ascii="Times New Roman" w:hAnsi="Times New Roman"/>
          <w:sz w:val="18"/>
          <w:szCs w:val="18"/>
        </w:rPr>
      </w:pPr>
    </w:p>
    <w:p w14:paraId="4DA1C7A2" w14:textId="77777777" w:rsidR="0036085D" w:rsidRPr="008C45C3" w:rsidRDefault="00F8641A" w:rsidP="001B69FE">
      <w:pPr>
        <w:contextualSpacing/>
        <w:jc w:val="center"/>
        <w:rPr>
          <w:rFonts w:ascii="Times New Roman" w:hAnsi="Times New Roman"/>
          <w:sz w:val="18"/>
          <w:szCs w:val="18"/>
        </w:rPr>
      </w:pPr>
      <w:r w:rsidRPr="008C45C3">
        <w:rPr>
          <w:rFonts w:ascii="Times New Roman" w:hAnsi="Times New Roman"/>
          <w:sz w:val="18"/>
          <w:szCs w:val="18"/>
        </w:rPr>
        <w:t>Заполняется обязательно при согласованных поствовзратах. А в случае  возврата  при приемке заполняется по запросу поставщика</w:t>
      </w:r>
      <w:r w:rsidR="001B69FE" w:rsidRPr="008C45C3">
        <w:rPr>
          <w:rFonts w:ascii="Times New Roman" w:hAnsi="Times New Roman"/>
          <w:sz w:val="18"/>
          <w:szCs w:val="18"/>
        </w:rPr>
        <w:t>*.</w:t>
      </w:r>
    </w:p>
    <w:p w14:paraId="5787596A" w14:textId="21443816" w:rsidR="0049688E" w:rsidRPr="008C45C3" w:rsidRDefault="0049688E" w:rsidP="0049688E">
      <w:pPr>
        <w:pStyle w:val="a5"/>
        <w:ind w:right="360"/>
        <w:rPr>
          <w:rFonts w:ascii="Times New Roman" w:hAnsi="Times New Roman"/>
        </w:rPr>
      </w:pPr>
      <w:r w:rsidRPr="008C45C3">
        <w:rPr>
          <w:rFonts w:ascii="Times New Roman" w:hAnsi="Times New Roman"/>
          <w:u w:val="single"/>
        </w:rPr>
        <w:t>Со стороны Покупателя</w:t>
      </w:r>
      <w:r w:rsidRPr="008C45C3">
        <w:rPr>
          <w:rFonts w:ascii="Times New Roman" w:hAnsi="Times New Roman"/>
        </w:rPr>
        <w:t xml:space="preserve">                                              </w:t>
      </w:r>
      <w:r w:rsidRPr="008C45C3">
        <w:rPr>
          <w:rFonts w:ascii="Times New Roman" w:hAnsi="Times New Roman"/>
          <w:u w:val="single"/>
        </w:rPr>
        <w:t>Со стороны Поставщика</w:t>
      </w:r>
    </w:p>
    <w:p w14:paraId="7E7E24E6" w14:textId="77777777" w:rsidR="0049688E" w:rsidRPr="008C45C3" w:rsidRDefault="0049688E" w:rsidP="0049688E">
      <w:pPr>
        <w:pStyle w:val="a5"/>
        <w:ind w:right="360"/>
        <w:rPr>
          <w:rFonts w:ascii="Times New Roman" w:hAnsi="Times New Roman"/>
        </w:rPr>
      </w:pPr>
    </w:p>
    <w:p w14:paraId="485A9340" w14:textId="77777777" w:rsidR="0049688E" w:rsidRPr="008C45C3" w:rsidRDefault="0049688E" w:rsidP="0049688E">
      <w:pPr>
        <w:pStyle w:val="a5"/>
        <w:ind w:right="360"/>
        <w:rPr>
          <w:rFonts w:ascii="Times New Roman" w:hAnsi="Times New Roman"/>
        </w:rPr>
      </w:pPr>
      <w:r w:rsidRPr="008C45C3">
        <w:rPr>
          <w:rFonts w:ascii="Times New Roman" w:hAnsi="Times New Roman"/>
        </w:rPr>
        <w:t>Категорийный менеджер_______________</w:t>
      </w:r>
    </w:p>
    <w:p w14:paraId="215CBF22" w14:textId="77777777" w:rsidR="0049688E" w:rsidRPr="008C45C3" w:rsidRDefault="0049688E" w:rsidP="0049688E">
      <w:pPr>
        <w:pStyle w:val="a5"/>
        <w:ind w:right="360"/>
        <w:rPr>
          <w:rFonts w:ascii="Times New Roman" w:hAnsi="Times New Roman"/>
        </w:rPr>
      </w:pPr>
    </w:p>
    <w:p w14:paraId="7E1D448E" w14:textId="192EA604" w:rsidR="0049688E" w:rsidRPr="008C45C3" w:rsidRDefault="0049688E" w:rsidP="0049688E">
      <w:pPr>
        <w:pStyle w:val="a5"/>
        <w:ind w:right="360"/>
        <w:rPr>
          <w:rFonts w:ascii="Times New Roman" w:hAnsi="Times New Roman"/>
          <w:b/>
        </w:rPr>
      </w:pPr>
      <w:r w:rsidRPr="008C45C3">
        <w:rPr>
          <w:rFonts w:ascii="Times New Roman" w:hAnsi="Times New Roman"/>
          <w:b/>
        </w:rPr>
        <w:t>Покупатель ____________(</w:t>
      </w:r>
      <w:r w:rsidR="0014072F" w:rsidRPr="0014072F">
        <w:rPr>
          <w:rFonts w:ascii="Times New Roman" w:hAnsi="Times New Roman"/>
          <w:b/>
        </w:rPr>
        <w:t>Поляков А.</w:t>
      </w:r>
      <w:bookmarkStart w:id="0" w:name="_GoBack"/>
      <w:bookmarkEnd w:id="0"/>
      <w:r w:rsidR="0014072F" w:rsidRPr="0014072F">
        <w:rPr>
          <w:rFonts w:ascii="Times New Roman" w:hAnsi="Times New Roman"/>
          <w:b/>
        </w:rPr>
        <w:t>С</w:t>
      </w:r>
      <w:r w:rsidR="00850545">
        <w:rPr>
          <w:rFonts w:ascii="Times New Roman" w:hAnsi="Times New Roman"/>
          <w:b/>
        </w:rPr>
        <w:t>.</w:t>
      </w:r>
      <w:r w:rsidRPr="008C45C3">
        <w:rPr>
          <w:rFonts w:ascii="Times New Roman" w:hAnsi="Times New Roman"/>
          <w:b/>
        </w:rPr>
        <w:t xml:space="preserve">)  </w:t>
      </w:r>
      <w:r w:rsidR="008C45C3">
        <w:rPr>
          <w:rFonts w:ascii="Times New Roman" w:hAnsi="Times New Roman"/>
          <w:b/>
        </w:rPr>
        <w:t xml:space="preserve">  </w:t>
      </w:r>
      <w:r w:rsidR="008C45C3" w:rsidRPr="008C45C3">
        <w:rPr>
          <w:rFonts w:ascii="Times New Roman" w:hAnsi="Times New Roman"/>
          <w:b/>
        </w:rPr>
        <w:t xml:space="preserve"> </w:t>
      </w:r>
      <w:r w:rsidR="00B05B00">
        <w:rPr>
          <w:rFonts w:ascii="Times New Roman" w:hAnsi="Times New Roman"/>
          <w:b/>
        </w:rPr>
        <w:t xml:space="preserve">     </w:t>
      </w:r>
      <w:r w:rsidR="008C45C3" w:rsidRPr="008C45C3">
        <w:rPr>
          <w:rFonts w:ascii="Times New Roman" w:hAnsi="Times New Roman"/>
          <w:b/>
        </w:rPr>
        <w:t>Поставщи</w:t>
      </w:r>
      <w:r w:rsidR="00B05B00">
        <w:rPr>
          <w:rFonts w:ascii="Times New Roman" w:hAnsi="Times New Roman"/>
          <w:b/>
        </w:rPr>
        <w:t>к</w:t>
      </w:r>
      <w:r w:rsidR="008C45C3" w:rsidRPr="008C45C3">
        <w:rPr>
          <w:rFonts w:ascii="Times New Roman" w:hAnsi="Times New Roman"/>
          <w:b/>
        </w:rPr>
        <w:t xml:space="preserve"> </w:t>
      </w:r>
      <w:r w:rsidRPr="008C45C3">
        <w:rPr>
          <w:rFonts w:ascii="Times New Roman" w:hAnsi="Times New Roman"/>
          <w:b/>
        </w:rPr>
        <w:t>_________(________________)</w:t>
      </w:r>
    </w:p>
    <w:p w14:paraId="2EE78B8D" w14:textId="77777777" w:rsidR="0049688E" w:rsidRPr="008C45C3" w:rsidRDefault="0049688E" w:rsidP="0049688E">
      <w:pPr>
        <w:contextualSpacing/>
        <w:rPr>
          <w:rFonts w:ascii="Times New Roman" w:hAnsi="Times New Roman"/>
          <w:sz w:val="18"/>
          <w:szCs w:val="18"/>
        </w:rPr>
      </w:pPr>
    </w:p>
    <w:sectPr w:rsidR="0049688E" w:rsidRPr="008C45C3" w:rsidSect="0049688E">
      <w:headerReference w:type="default" r:id="rId11"/>
      <w:footerReference w:type="default" r:id="rId12"/>
      <w:pgSz w:w="11906" w:h="16838"/>
      <w:pgMar w:top="1843" w:right="850" w:bottom="142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A1C7A5" w14:textId="77777777" w:rsidR="00A56884" w:rsidRDefault="00A56884" w:rsidP="0097186A">
      <w:pPr>
        <w:spacing w:after="0" w:line="240" w:lineRule="auto"/>
      </w:pPr>
      <w:r>
        <w:separator/>
      </w:r>
    </w:p>
  </w:endnote>
  <w:endnote w:type="continuationSeparator" w:id="0">
    <w:p w14:paraId="4DA1C7A6" w14:textId="77777777" w:rsidR="00A56884" w:rsidRDefault="00A56884" w:rsidP="00971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A1C7AC" w14:textId="77777777" w:rsidR="000D6D5F" w:rsidRPr="002D2EB9" w:rsidRDefault="002D2EB9">
    <w:pPr>
      <w:pStyle w:val="a5"/>
      <w:pBdr>
        <w:top w:val="thinThickSmallGap" w:sz="24" w:space="1" w:color="622423" w:themeColor="accent2" w:themeShade="7F"/>
      </w:pBdr>
      <w:rPr>
        <w:rFonts w:ascii="Times New Roman" w:eastAsiaTheme="majorEastAsia" w:hAnsi="Times New Roman"/>
      </w:rPr>
    </w:pPr>
    <w:r w:rsidRPr="002D2EB9">
      <w:rPr>
        <w:rFonts w:ascii="Times New Roman" w:eastAsiaTheme="majorEastAsia" w:hAnsi="Times New Roman"/>
      </w:rPr>
      <w:t>Приложение № 8 Претензия о возврате алкогольной продукции отечественного производства</w:t>
    </w:r>
    <w:r w:rsidR="000D6D5F" w:rsidRPr="002D2EB9">
      <w:rPr>
        <w:rFonts w:ascii="Times New Roman" w:eastAsiaTheme="majorEastAsia" w:hAnsi="Times New Roman"/>
      </w:rPr>
      <w:ptab w:relativeTo="margin" w:alignment="right" w:leader="none"/>
    </w:r>
    <w:r w:rsidR="000D6D5F" w:rsidRPr="002D2EB9">
      <w:rPr>
        <w:rFonts w:ascii="Times New Roman" w:eastAsiaTheme="majorEastAsia" w:hAnsi="Times New Roman"/>
      </w:rPr>
      <w:t xml:space="preserve">Страница </w:t>
    </w:r>
    <w:r w:rsidR="00A87ADD" w:rsidRPr="002D2EB9">
      <w:rPr>
        <w:rFonts w:ascii="Times New Roman" w:eastAsiaTheme="minorEastAsia" w:hAnsi="Times New Roman"/>
      </w:rPr>
      <w:fldChar w:fldCharType="begin"/>
    </w:r>
    <w:r w:rsidR="000D6D5F" w:rsidRPr="002D2EB9">
      <w:rPr>
        <w:rFonts w:ascii="Times New Roman" w:hAnsi="Times New Roman"/>
      </w:rPr>
      <w:instrText>PAGE   \* MERGEFORMAT</w:instrText>
    </w:r>
    <w:r w:rsidR="00A87ADD" w:rsidRPr="002D2EB9">
      <w:rPr>
        <w:rFonts w:ascii="Times New Roman" w:eastAsiaTheme="minorEastAsia" w:hAnsi="Times New Roman"/>
      </w:rPr>
      <w:fldChar w:fldCharType="separate"/>
    </w:r>
    <w:r w:rsidR="0014072F" w:rsidRPr="0014072F">
      <w:rPr>
        <w:rFonts w:ascii="Times New Roman" w:eastAsiaTheme="majorEastAsia" w:hAnsi="Times New Roman"/>
        <w:noProof/>
      </w:rPr>
      <w:t>1</w:t>
    </w:r>
    <w:r w:rsidR="00A87ADD" w:rsidRPr="002D2EB9">
      <w:rPr>
        <w:rFonts w:ascii="Times New Roman" w:eastAsiaTheme="majorEastAsia" w:hAnsi="Times New Roman"/>
      </w:rPr>
      <w:fldChar w:fldCharType="end"/>
    </w:r>
  </w:p>
  <w:p w14:paraId="4DA1C7AD" w14:textId="77777777" w:rsidR="000D6D5F" w:rsidRPr="002D2EB9" w:rsidRDefault="000D6D5F">
    <w:pPr>
      <w:pStyle w:val="a5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A1C7A3" w14:textId="77777777" w:rsidR="00A56884" w:rsidRDefault="00A56884" w:rsidP="0097186A">
      <w:pPr>
        <w:spacing w:after="0" w:line="240" w:lineRule="auto"/>
      </w:pPr>
      <w:r>
        <w:separator/>
      </w:r>
    </w:p>
  </w:footnote>
  <w:footnote w:type="continuationSeparator" w:id="0">
    <w:p w14:paraId="4DA1C7A4" w14:textId="77777777" w:rsidR="00A56884" w:rsidRDefault="00A56884" w:rsidP="00971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A1C7A7" w14:textId="77777777" w:rsidR="003923C5" w:rsidRDefault="003923C5" w:rsidP="000D6D5F">
    <w:pPr>
      <w:pStyle w:val="a3"/>
      <w:rPr>
        <w:noProof/>
        <w:lang w:eastAsia="ru-RU"/>
      </w:rPr>
    </w:pPr>
  </w:p>
  <w:p w14:paraId="4DA1C7A8" w14:textId="77777777" w:rsidR="00255F5F" w:rsidRDefault="00255F5F" w:rsidP="000D6D5F">
    <w:pPr>
      <w:pStyle w:val="a3"/>
      <w:rPr>
        <w:noProof/>
        <w:lang w:eastAsia="ru-RU"/>
      </w:rPr>
    </w:pPr>
  </w:p>
  <w:p w14:paraId="4DA1C7A9" w14:textId="77777777" w:rsidR="00255F5F" w:rsidRDefault="00255F5F" w:rsidP="000D6D5F">
    <w:pPr>
      <w:pStyle w:val="a3"/>
      <w:rPr>
        <w:noProof/>
        <w:lang w:eastAsia="ru-RU"/>
      </w:rPr>
    </w:pPr>
  </w:p>
  <w:p w14:paraId="4DA1C7AA" w14:textId="77777777" w:rsidR="00255F5F" w:rsidRPr="00173072" w:rsidRDefault="00255F5F" w:rsidP="000D6D5F">
    <w:pPr>
      <w:pStyle w:val="a3"/>
      <w:rPr>
        <w:rFonts w:ascii="Times New Roman" w:hAnsi="Times New Roman"/>
        <w:noProof/>
        <w:lang w:eastAsia="ru-RU"/>
      </w:rPr>
    </w:pPr>
    <w:r w:rsidRPr="00173072">
      <w:rPr>
        <w:rFonts w:ascii="Times New Roman" w:hAnsi="Times New Roman"/>
        <w:noProof/>
        <w:lang w:eastAsia="ru-RU"/>
      </w:rPr>
      <w:t>Приложение № 8 к договору поставки № ____ от _____________________________</w:t>
    </w:r>
  </w:p>
  <w:p w14:paraId="4DA1C7AB" w14:textId="77777777" w:rsidR="00255F5F" w:rsidRPr="00173072" w:rsidRDefault="00255F5F" w:rsidP="000D6D5F">
    <w:pPr>
      <w:pStyle w:val="a3"/>
      <w:rPr>
        <w:rFonts w:ascii="Times New Roman" w:hAnsi="Times New Roman"/>
      </w:rPr>
    </w:pPr>
    <w:r w:rsidRPr="00173072">
      <w:rPr>
        <w:rFonts w:ascii="Times New Roman" w:hAnsi="Times New Roman"/>
        <w:noProof/>
        <w:lang w:eastAsia="ru-RU"/>
      </w:rPr>
      <w:t>«Претензия» (</w:t>
    </w:r>
    <w:r w:rsidRPr="00650CFD">
      <w:rPr>
        <w:rFonts w:ascii="Times New Roman" w:hAnsi="Times New Roman"/>
        <w:b/>
        <w:noProof/>
        <w:sz w:val="24"/>
        <w:szCs w:val="24"/>
        <w:lang w:eastAsia="ru-RU"/>
      </w:rPr>
      <w:t>образец</w:t>
    </w:r>
    <w:r w:rsidRPr="00173072">
      <w:rPr>
        <w:rFonts w:ascii="Times New Roman" w:hAnsi="Times New Roman"/>
        <w:noProof/>
        <w:lang w:eastAsia="ru-RU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2634A"/>
    <w:multiLevelType w:val="hybridMultilevel"/>
    <w:tmpl w:val="A05E9E1C"/>
    <w:lvl w:ilvl="0" w:tplc="34C288C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51C076E8"/>
    <w:multiLevelType w:val="hybridMultilevel"/>
    <w:tmpl w:val="8E70CDFC"/>
    <w:lvl w:ilvl="0" w:tplc="EDC4296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hideSpellingErrors/>
  <w:hideGrammaticalErrors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86A"/>
    <w:rsid w:val="00007DD2"/>
    <w:rsid w:val="0007727E"/>
    <w:rsid w:val="000A18B9"/>
    <w:rsid w:val="000A2C6B"/>
    <w:rsid w:val="000D000B"/>
    <w:rsid w:val="000D6D5F"/>
    <w:rsid w:val="0014072F"/>
    <w:rsid w:val="001570D3"/>
    <w:rsid w:val="00173072"/>
    <w:rsid w:val="0018222A"/>
    <w:rsid w:val="00194AFC"/>
    <w:rsid w:val="00196E23"/>
    <w:rsid w:val="001B69FE"/>
    <w:rsid w:val="001F273C"/>
    <w:rsid w:val="0020272B"/>
    <w:rsid w:val="00202BE5"/>
    <w:rsid w:val="00234527"/>
    <w:rsid w:val="00255F5F"/>
    <w:rsid w:val="002569A4"/>
    <w:rsid w:val="00262BC8"/>
    <w:rsid w:val="002764D1"/>
    <w:rsid w:val="002D2EB9"/>
    <w:rsid w:val="00355AB5"/>
    <w:rsid w:val="0036085D"/>
    <w:rsid w:val="00362506"/>
    <w:rsid w:val="00383888"/>
    <w:rsid w:val="003923C5"/>
    <w:rsid w:val="00394DC0"/>
    <w:rsid w:val="003A161E"/>
    <w:rsid w:val="00411DDA"/>
    <w:rsid w:val="00431BDA"/>
    <w:rsid w:val="00443A54"/>
    <w:rsid w:val="004879C9"/>
    <w:rsid w:val="0049688E"/>
    <w:rsid w:val="004B4E1D"/>
    <w:rsid w:val="004E2655"/>
    <w:rsid w:val="004F16F6"/>
    <w:rsid w:val="0057209D"/>
    <w:rsid w:val="00595C79"/>
    <w:rsid w:val="005A0122"/>
    <w:rsid w:val="005C3DEC"/>
    <w:rsid w:val="00607FC6"/>
    <w:rsid w:val="00613346"/>
    <w:rsid w:val="00613CD2"/>
    <w:rsid w:val="00631849"/>
    <w:rsid w:val="00650CFD"/>
    <w:rsid w:val="0066055F"/>
    <w:rsid w:val="006708F4"/>
    <w:rsid w:val="00682926"/>
    <w:rsid w:val="00685801"/>
    <w:rsid w:val="006A1419"/>
    <w:rsid w:val="006E19BC"/>
    <w:rsid w:val="0073112D"/>
    <w:rsid w:val="00744511"/>
    <w:rsid w:val="00757DE4"/>
    <w:rsid w:val="0077145F"/>
    <w:rsid w:val="007F03CD"/>
    <w:rsid w:val="007F7EAC"/>
    <w:rsid w:val="0081375C"/>
    <w:rsid w:val="0082586E"/>
    <w:rsid w:val="00850545"/>
    <w:rsid w:val="00887E10"/>
    <w:rsid w:val="00893A0E"/>
    <w:rsid w:val="008B5D31"/>
    <w:rsid w:val="008C45C3"/>
    <w:rsid w:val="008D6D88"/>
    <w:rsid w:val="0094705B"/>
    <w:rsid w:val="00966AB1"/>
    <w:rsid w:val="0097186A"/>
    <w:rsid w:val="00980305"/>
    <w:rsid w:val="009921B8"/>
    <w:rsid w:val="009D3B7E"/>
    <w:rsid w:val="00A000B6"/>
    <w:rsid w:val="00A054F8"/>
    <w:rsid w:val="00A100C6"/>
    <w:rsid w:val="00A16564"/>
    <w:rsid w:val="00A25EB0"/>
    <w:rsid w:val="00A56884"/>
    <w:rsid w:val="00A836DE"/>
    <w:rsid w:val="00A8434A"/>
    <w:rsid w:val="00A87ADD"/>
    <w:rsid w:val="00A978CA"/>
    <w:rsid w:val="00AB2D54"/>
    <w:rsid w:val="00AD34ED"/>
    <w:rsid w:val="00AD4722"/>
    <w:rsid w:val="00AE55B4"/>
    <w:rsid w:val="00B05B00"/>
    <w:rsid w:val="00B15F6E"/>
    <w:rsid w:val="00B21690"/>
    <w:rsid w:val="00B31954"/>
    <w:rsid w:val="00B41623"/>
    <w:rsid w:val="00B63FBF"/>
    <w:rsid w:val="00B7418B"/>
    <w:rsid w:val="00B74648"/>
    <w:rsid w:val="00B7545C"/>
    <w:rsid w:val="00BB1700"/>
    <w:rsid w:val="00BD3970"/>
    <w:rsid w:val="00CB7D34"/>
    <w:rsid w:val="00CD2858"/>
    <w:rsid w:val="00D017A4"/>
    <w:rsid w:val="00D039AB"/>
    <w:rsid w:val="00D16202"/>
    <w:rsid w:val="00D314E0"/>
    <w:rsid w:val="00D726F0"/>
    <w:rsid w:val="00DC6456"/>
    <w:rsid w:val="00DF6B43"/>
    <w:rsid w:val="00DF76EE"/>
    <w:rsid w:val="00E034E7"/>
    <w:rsid w:val="00E10BD0"/>
    <w:rsid w:val="00E64523"/>
    <w:rsid w:val="00EB3816"/>
    <w:rsid w:val="00EB7969"/>
    <w:rsid w:val="00ED00BD"/>
    <w:rsid w:val="00F23313"/>
    <w:rsid w:val="00F25DC5"/>
    <w:rsid w:val="00F43731"/>
    <w:rsid w:val="00F8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DA1C7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85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1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186A"/>
  </w:style>
  <w:style w:type="paragraph" w:styleId="a5">
    <w:name w:val="footer"/>
    <w:basedOn w:val="a"/>
    <w:link w:val="a6"/>
    <w:unhideWhenUsed/>
    <w:rsid w:val="00971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97186A"/>
  </w:style>
  <w:style w:type="paragraph" w:styleId="a7">
    <w:name w:val="Balloon Text"/>
    <w:basedOn w:val="a"/>
    <w:link w:val="a8"/>
    <w:uiPriority w:val="99"/>
    <w:semiHidden/>
    <w:unhideWhenUsed/>
    <w:rsid w:val="00971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186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718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nhideWhenUsed/>
    <w:rsid w:val="0007727E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7727E"/>
    <w:rPr>
      <w:rFonts w:ascii="Times New Roman" w:eastAsia="Times New Roman" w:hAnsi="Times New Roman"/>
    </w:rPr>
  </w:style>
  <w:style w:type="paragraph" w:customStyle="1" w:styleId="ConsPlusNormal">
    <w:name w:val="ConsPlusNormal"/>
    <w:rsid w:val="0007727E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annotation reference"/>
    <w:basedOn w:val="a0"/>
    <w:uiPriority w:val="99"/>
    <w:semiHidden/>
    <w:unhideWhenUsed/>
    <w:rsid w:val="00A1656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1656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16564"/>
    <w:rPr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1656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16564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85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1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186A"/>
  </w:style>
  <w:style w:type="paragraph" w:styleId="a5">
    <w:name w:val="footer"/>
    <w:basedOn w:val="a"/>
    <w:link w:val="a6"/>
    <w:unhideWhenUsed/>
    <w:rsid w:val="00971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97186A"/>
  </w:style>
  <w:style w:type="paragraph" w:styleId="a7">
    <w:name w:val="Balloon Text"/>
    <w:basedOn w:val="a"/>
    <w:link w:val="a8"/>
    <w:uiPriority w:val="99"/>
    <w:semiHidden/>
    <w:unhideWhenUsed/>
    <w:rsid w:val="00971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186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718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nhideWhenUsed/>
    <w:rsid w:val="0007727E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7727E"/>
    <w:rPr>
      <w:rFonts w:ascii="Times New Roman" w:eastAsia="Times New Roman" w:hAnsi="Times New Roman"/>
    </w:rPr>
  </w:style>
  <w:style w:type="paragraph" w:customStyle="1" w:styleId="ConsPlusNormal">
    <w:name w:val="ConsPlusNormal"/>
    <w:rsid w:val="0007727E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annotation reference"/>
    <w:basedOn w:val="a0"/>
    <w:uiPriority w:val="99"/>
    <w:semiHidden/>
    <w:unhideWhenUsed/>
    <w:rsid w:val="00A1656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1656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16564"/>
    <w:rPr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1656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1656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1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727DD9-3EF4-4652-960A-5C9236BAC711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0E186E2-B4B2-44DB-8365-D039A3E69F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329698-557B-4DD6-92EE-B79959573D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k.bulanova</dc:creator>
  <cp:lastModifiedBy>Пестрякова Ольга Васильевна</cp:lastModifiedBy>
  <cp:revision>8</cp:revision>
  <dcterms:created xsi:type="dcterms:W3CDTF">2016-09-02T10:27:00Z</dcterms:created>
  <dcterms:modified xsi:type="dcterms:W3CDTF">2024-10-29T09:49:00Z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